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FDD3" w14:textId="258AE072" w:rsidR="00EE1E9C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</w:t>
      </w:r>
    </w:p>
    <w:p w14:paraId="06F513EC" w14:textId="2C5B6778" w:rsidR="000C3177" w:rsidRPr="00EE1E9C" w:rsidRDefault="00CE38E5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0C3177">
        <w:rPr>
          <w:rFonts w:ascii="Times New Roman" w:hAnsi="Times New Roman"/>
          <w:sz w:val="24"/>
          <w:szCs w:val="24"/>
        </w:rPr>
        <w:t>.0</w:t>
      </w:r>
      <w:r w:rsidR="00E650C1">
        <w:rPr>
          <w:rFonts w:ascii="Times New Roman" w:hAnsi="Times New Roman"/>
          <w:sz w:val="24"/>
          <w:szCs w:val="24"/>
        </w:rPr>
        <w:t>4</w:t>
      </w:r>
      <w:r w:rsidR="000C3177">
        <w:rPr>
          <w:rFonts w:ascii="Times New Roman" w:hAnsi="Times New Roman"/>
          <w:sz w:val="24"/>
          <w:szCs w:val="24"/>
        </w:rPr>
        <w:t>.2024</w:t>
      </w:r>
    </w:p>
    <w:p w14:paraId="0370951D" w14:textId="74A4004E" w:rsidR="00EE1E9C" w:rsidRPr="004E4D29" w:rsidDel="003D29B8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del w:id="0" w:author="Helen Uustalu" w:date="2024-05-09T08:40:00Z"/>
          <w:rFonts w:ascii="Times New Roman" w:hAnsi="Times New Roman"/>
          <w:b/>
          <w:bCs/>
          <w:sz w:val="24"/>
          <w:szCs w:val="24"/>
        </w:rPr>
      </w:pPr>
    </w:p>
    <w:p w14:paraId="759A702E" w14:textId="77777777" w:rsidR="00EE1E9C" w:rsidRPr="004E4D29" w:rsidRDefault="00EE1E9C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286C25" w14:textId="6AA25D85" w:rsidR="00EE1E9C" w:rsidRPr="00DC07FD" w:rsidRDefault="00D41DED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Ravimiseaduse</w:t>
      </w:r>
      <w:r w:rsidR="00EE1E9C" w:rsidRPr="00DC07FD">
        <w:rPr>
          <w:rFonts w:ascii="Times New Roman" w:hAnsi="Times New Roman"/>
          <w:b/>
          <w:bCs/>
          <w:sz w:val="32"/>
          <w:szCs w:val="32"/>
        </w:rPr>
        <w:t xml:space="preserve"> muutmise seadus</w:t>
      </w:r>
      <w:del w:id="1" w:author="Helen Uustalu" w:date="2024-05-09T08:46:00Z">
        <w:r w:rsidR="000F718A" w:rsidDel="004D6CA1">
          <w:rPr>
            <w:rStyle w:val="Allmrkuseviide"/>
            <w:rFonts w:ascii="Times New Roman" w:hAnsi="Times New Roman"/>
            <w:b/>
            <w:bCs/>
            <w:sz w:val="32"/>
            <w:szCs w:val="32"/>
          </w:rPr>
          <w:footnoteReference w:id="1"/>
        </w:r>
      </w:del>
    </w:p>
    <w:p w14:paraId="1C4B11EB" w14:textId="64E276F3" w:rsidR="00EE1E9C" w:rsidDel="003D29B8" w:rsidRDefault="00EE1E9C" w:rsidP="00597C08">
      <w:pPr>
        <w:spacing w:after="0" w:line="240" w:lineRule="auto"/>
        <w:rPr>
          <w:del w:id="4" w:author="Helen Uustalu" w:date="2024-05-09T08:40:00Z"/>
          <w:rFonts w:ascii="Times New Roman" w:hAnsi="Times New Roman" w:cs="Times New Roman"/>
          <w:b/>
          <w:bCs/>
          <w:sz w:val="24"/>
          <w:szCs w:val="24"/>
        </w:rPr>
      </w:pPr>
    </w:p>
    <w:p w14:paraId="691999A6" w14:textId="77777777" w:rsidR="00EE1E9C" w:rsidRDefault="00EE1E9C" w:rsidP="00597C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3926A" w14:textId="1930A9C9" w:rsidR="005F571E" w:rsidRPr="00AB16C1" w:rsidRDefault="005F571E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6C1">
        <w:rPr>
          <w:rFonts w:ascii="Times New Roman" w:hAnsi="Times New Roman" w:cs="Times New Roman"/>
          <w:sz w:val="24"/>
          <w:szCs w:val="24"/>
        </w:rPr>
        <w:t xml:space="preserve">Ravimiseaduses tehakse järgmised muudatused: </w:t>
      </w:r>
    </w:p>
    <w:p w14:paraId="23A37095" w14:textId="77777777" w:rsid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C0E96" w14:textId="3E9B73CE" w:rsid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5CB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71E">
        <w:rPr>
          <w:rFonts w:ascii="Times New Roman" w:hAnsi="Times New Roman" w:cs="Times New Roman"/>
          <w:sz w:val="24"/>
          <w:szCs w:val="24"/>
        </w:rPr>
        <w:t>paragrahvi 18 lõiget 1 täiendatakse punktiga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F571E">
        <w:rPr>
          <w:rFonts w:ascii="Times New Roman" w:hAnsi="Times New Roman" w:cs="Times New Roman"/>
          <w:sz w:val="24"/>
          <w:szCs w:val="24"/>
        </w:rPr>
        <w:t xml:space="preserve"> järgmises sõnastuses: </w:t>
      </w:r>
    </w:p>
    <w:p w14:paraId="77171319" w14:textId="77777777" w:rsidR="005F571E" w:rsidRP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98997" w14:textId="12BB5364" w:rsidR="005F571E" w:rsidRP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71E">
        <w:rPr>
          <w:rFonts w:ascii="Times New Roman" w:hAnsi="Times New Roman" w:cs="Times New Roman"/>
          <w:sz w:val="24"/>
          <w:szCs w:val="24"/>
        </w:rPr>
        <w:t>„4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F571E">
        <w:rPr>
          <w:rFonts w:ascii="Times New Roman" w:hAnsi="Times New Roman" w:cs="Times New Roman"/>
          <w:sz w:val="24"/>
          <w:szCs w:val="24"/>
        </w:rPr>
        <w:t>) haiglaapteegiteenuse osutamise tegevusloa omaja – ravimeid käesoleva seaduse § 30 lõikes 4 sätestatud ülesan</w:t>
      </w:r>
      <w:r w:rsidR="00AB16C1">
        <w:rPr>
          <w:rFonts w:ascii="Times New Roman" w:hAnsi="Times New Roman" w:cs="Times New Roman"/>
          <w:sz w:val="24"/>
          <w:szCs w:val="24"/>
        </w:rPr>
        <w:t>de</w:t>
      </w:r>
      <w:r w:rsidRPr="005F571E">
        <w:rPr>
          <w:rFonts w:ascii="Times New Roman" w:hAnsi="Times New Roman" w:cs="Times New Roman"/>
          <w:sz w:val="24"/>
          <w:szCs w:val="24"/>
        </w:rPr>
        <w:t xml:space="preserve"> täitmiseks;“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9593402" w14:textId="77FF05CC" w:rsidR="005F571E" w:rsidRP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78116" w14:textId="4B35D0CA" w:rsidR="005F571E" w:rsidRPr="005F571E" w:rsidRDefault="00FC11A1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571E" w:rsidRPr="00EA45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F571E" w:rsidRPr="005F571E">
        <w:rPr>
          <w:rFonts w:ascii="Times New Roman" w:hAnsi="Times New Roman" w:cs="Times New Roman"/>
          <w:sz w:val="24"/>
          <w:szCs w:val="24"/>
        </w:rPr>
        <w:t xml:space="preserve"> paragrahvi 54 </w:t>
      </w:r>
      <w:r w:rsidR="00386424" w:rsidRPr="00E31664">
        <w:rPr>
          <w:rFonts w:ascii="Times New Roman" w:hAnsi="Times New Roman" w:cs="Times New Roman"/>
          <w:sz w:val="24"/>
          <w:szCs w:val="24"/>
        </w:rPr>
        <w:t xml:space="preserve">lõige 5 </w:t>
      </w:r>
      <w:r w:rsidR="00AD3F71" w:rsidRPr="00E31664">
        <w:rPr>
          <w:rFonts w:ascii="Times New Roman" w:hAnsi="Times New Roman" w:cs="Times New Roman"/>
          <w:sz w:val="24"/>
          <w:szCs w:val="24"/>
        </w:rPr>
        <w:t>muudetakse ja sõnastatakse</w:t>
      </w:r>
      <w:r w:rsidR="00E31664" w:rsidRPr="00C931FC">
        <w:rPr>
          <w:rFonts w:ascii="Times New Roman" w:hAnsi="Times New Roman" w:cs="Times New Roman"/>
          <w:sz w:val="24"/>
          <w:szCs w:val="24"/>
        </w:rPr>
        <w:t xml:space="preserve"> </w:t>
      </w:r>
      <w:r w:rsidR="005F571E" w:rsidRPr="00E31664">
        <w:rPr>
          <w:rFonts w:ascii="Times New Roman" w:hAnsi="Times New Roman" w:cs="Times New Roman"/>
          <w:sz w:val="24"/>
          <w:szCs w:val="24"/>
        </w:rPr>
        <w:t>j</w:t>
      </w:r>
      <w:r w:rsidR="005F571E" w:rsidRPr="005F571E">
        <w:rPr>
          <w:rFonts w:ascii="Times New Roman" w:hAnsi="Times New Roman" w:cs="Times New Roman"/>
          <w:sz w:val="24"/>
          <w:szCs w:val="24"/>
        </w:rPr>
        <w:t>ärgmise</w:t>
      </w:r>
      <w:r w:rsidR="00AD3F71">
        <w:rPr>
          <w:rFonts w:ascii="Times New Roman" w:hAnsi="Times New Roman" w:cs="Times New Roman"/>
          <w:sz w:val="24"/>
          <w:szCs w:val="24"/>
        </w:rPr>
        <w:t>lt</w:t>
      </w:r>
      <w:r w:rsidR="005F571E" w:rsidRPr="005F57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A90AEB" w14:textId="77777777" w:rsidR="005F571E" w:rsidRDefault="005F571E" w:rsidP="005F5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C2209" w14:textId="77777777" w:rsidR="004D6CA1" w:rsidRDefault="00386424" w:rsidP="00597C08">
      <w:pPr>
        <w:spacing w:after="0" w:line="240" w:lineRule="auto"/>
        <w:jc w:val="both"/>
        <w:rPr>
          <w:ins w:id="5" w:author="Helen Uustalu" w:date="2024-05-09T08:46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86424">
        <w:rPr>
          <w:rFonts w:ascii="Times New Roman" w:hAnsi="Times New Roman" w:cs="Times New Roman"/>
          <w:sz w:val="24"/>
          <w:szCs w:val="24"/>
        </w:rPr>
        <w:t xml:space="preserve">(5) Kui ravimite hulgimüügi tegevusloa omaja </w:t>
      </w:r>
      <w:r w:rsidR="00AB16C1">
        <w:rPr>
          <w:rFonts w:ascii="Times New Roman" w:hAnsi="Times New Roman" w:cs="Times New Roman"/>
          <w:sz w:val="24"/>
          <w:szCs w:val="24"/>
        </w:rPr>
        <w:t>või</w:t>
      </w:r>
      <w:r>
        <w:rPr>
          <w:rFonts w:ascii="Times New Roman" w:hAnsi="Times New Roman" w:cs="Times New Roman"/>
          <w:sz w:val="24"/>
          <w:szCs w:val="24"/>
        </w:rPr>
        <w:t xml:space="preserve"> haigla</w:t>
      </w:r>
      <w:r w:rsidR="00823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pteegi</w:t>
      </w:r>
      <w:r w:rsidR="00431FA9">
        <w:rPr>
          <w:rFonts w:ascii="Times New Roman" w:hAnsi="Times New Roman" w:cs="Times New Roman"/>
          <w:sz w:val="24"/>
          <w:szCs w:val="24"/>
        </w:rPr>
        <w:t>teenuse osutamise</w:t>
      </w:r>
      <w:r>
        <w:rPr>
          <w:rFonts w:ascii="Times New Roman" w:hAnsi="Times New Roman" w:cs="Times New Roman"/>
          <w:sz w:val="24"/>
          <w:szCs w:val="24"/>
        </w:rPr>
        <w:t xml:space="preserve"> tegevusloa omaja </w:t>
      </w:r>
      <w:r w:rsidRPr="00386424">
        <w:rPr>
          <w:rFonts w:ascii="Times New Roman" w:hAnsi="Times New Roman" w:cs="Times New Roman"/>
          <w:sz w:val="24"/>
          <w:szCs w:val="24"/>
        </w:rPr>
        <w:t>veab ravimeid sisse, on pädeva isiku kohustus teha kindlaks, kas ravimi transportimisel on järgitud säilitustingimusi ning kas ravimi pakend on nõuetekohane ja vastab müügiloale.</w:t>
      </w:r>
      <w:r>
        <w:rPr>
          <w:rFonts w:ascii="Times New Roman" w:hAnsi="Times New Roman" w:cs="Times New Roman"/>
          <w:sz w:val="24"/>
          <w:szCs w:val="24"/>
        </w:rPr>
        <w:t>“</w:t>
      </w:r>
      <w:ins w:id="6" w:author="Helen Uustalu" w:date="2024-05-09T08:46:00Z">
        <w:r w:rsidR="004D6CA1"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B7BD227" w14:textId="77777777" w:rsidR="004D6CA1" w:rsidRDefault="004D6CA1" w:rsidP="00597C08">
      <w:pPr>
        <w:spacing w:after="0" w:line="240" w:lineRule="auto"/>
        <w:jc w:val="both"/>
        <w:rPr>
          <w:ins w:id="7" w:author="Helen Uustalu" w:date="2024-05-09T08:46:00Z"/>
          <w:rFonts w:ascii="Times New Roman" w:hAnsi="Times New Roman" w:cs="Times New Roman"/>
          <w:sz w:val="24"/>
          <w:szCs w:val="24"/>
        </w:rPr>
      </w:pPr>
    </w:p>
    <w:p w14:paraId="047E251B" w14:textId="599813C4" w:rsidR="00345C43" w:rsidRDefault="004D6CA1" w:rsidP="00597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8" w:author="Helen Uustalu" w:date="2024-05-09T08:46:00Z">
        <w:r w:rsidRPr="004D6CA1">
          <w:rPr>
            <w:rFonts w:ascii="Times New Roman" w:hAnsi="Times New Roman" w:cs="Times New Roman"/>
            <w:b/>
            <w:bCs/>
            <w:sz w:val="24"/>
            <w:szCs w:val="24"/>
            <w:rPrChange w:id="9" w:author="Helen Uustalu" w:date="2024-05-09T08:4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3)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0" w:author="Helen Uustalu" w:date="2024-05-09T08:46:00Z">
        <w:r w:rsidR="004E4D29" w:rsidDel="004D6CA1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11" w:author="Helen Uustalu" w:date="2024-05-09T08:47:00Z">
        <w:r w:rsidRPr="004D6CA1">
          <w:rPr>
            <w:rFonts w:ascii="Times New Roman" w:hAnsi="Times New Roman" w:cs="Times New Roman"/>
            <w:sz w:val="24"/>
            <w:szCs w:val="24"/>
          </w:rPr>
          <w:t>seaduse normitehnilist märkust täiendatakse tekstiosaga</w:t>
        </w:r>
        <w:r>
          <w:rPr>
            <w:rFonts w:ascii="Times New Roman" w:hAnsi="Times New Roman" w:cs="Times New Roman"/>
            <w:sz w:val="24"/>
            <w:szCs w:val="24"/>
          </w:rPr>
          <w:t xml:space="preserve"> „</w:t>
        </w:r>
      </w:ins>
      <w:ins w:id="12" w:author="Helen Uustalu" w:date="2024-05-09T08:48:00Z">
        <w:r w:rsidRPr="000F718A"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>Euroopa Parlamendi ja nõukogu direktiiv</w:t>
        </w:r>
        <w:r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>iga</w:t>
        </w:r>
        <w:r w:rsidRPr="000F718A"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 xml:space="preserve"> (EL) 2015/1535, millega nähakse ette tehnilistest eeskirjadest ning infoühiskonna teenuste eeskirjadest teatamise kord (ELT L 241, 17.</w:t>
        </w:r>
        <w:r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>0</w:t>
        </w:r>
        <w:r w:rsidRPr="000F718A"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>9.2015, lk 1–15)</w:t>
        </w:r>
        <w:r>
          <w:rPr>
            <w:rFonts w:ascii="Times New Roman" w:hAnsi="Times New Roman"/>
            <w:color w:val="202020"/>
            <w:sz w:val="24"/>
            <w:szCs w:val="24"/>
            <w:shd w:val="clear" w:color="auto" w:fill="FFFFFF"/>
          </w:rPr>
          <w:t>“.</w:t>
        </w:r>
      </w:ins>
    </w:p>
    <w:p w14:paraId="0B5B7186" w14:textId="3B427A54" w:rsidR="006A6020" w:rsidDel="004D6CA1" w:rsidRDefault="006A6020" w:rsidP="00597C08">
      <w:pPr>
        <w:spacing w:after="0" w:line="240" w:lineRule="auto"/>
        <w:jc w:val="both"/>
        <w:rPr>
          <w:del w:id="13" w:author="Helen Uustalu" w:date="2024-05-09T08:48:00Z"/>
          <w:rFonts w:ascii="Times New Roman" w:hAnsi="Times New Roman" w:cs="Times New Roman"/>
          <w:sz w:val="24"/>
          <w:szCs w:val="24"/>
        </w:rPr>
      </w:pPr>
    </w:p>
    <w:p w14:paraId="758434CD" w14:textId="3D695FAC" w:rsidR="008855A9" w:rsidRDefault="008855A9" w:rsidP="006A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996C4C" w14:textId="77777777" w:rsidR="008855A9" w:rsidRPr="006A6020" w:rsidRDefault="008855A9" w:rsidP="006A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7D830" w14:textId="750A8FC9" w:rsidR="00597C08" w:rsidRDefault="00597C08" w:rsidP="00597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7D6EB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597C08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0AECDFFF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Riigikogu esimees</w:t>
      </w:r>
    </w:p>
    <w:p w14:paraId="3C59FF52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3A4C3C7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 xml:space="preserve">Tallinn, ”.…” …………….. 2024. a </w:t>
      </w:r>
    </w:p>
    <w:p w14:paraId="42F7A513" w14:textId="77777777" w:rsidR="00597C08" w:rsidRPr="00597C08" w:rsidRDefault="00597C08" w:rsidP="00597C0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184A671" w14:textId="4AC44EAC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Algatab Vabariigi Valitsus ……………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532F41">
        <w:rPr>
          <w:rFonts w:ascii="Times New Roman" w:hAnsi="Times New Roman" w:cs="Times New Roman"/>
          <w:sz w:val="24"/>
          <w:szCs w:val="24"/>
        </w:rPr>
        <w:t>. a</w:t>
      </w:r>
    </w:p>
    <w:p w14:paraId="48F1FD0A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685471F" w14:textId="77777777" w:rsidR="00597C08" w:rsidRPr="00597C08" w:rsidRDefault="00597C08" w:rsidP="00597C0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97C08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4206259C" w14:textId="77777777" w:rsidR="00597C08" w:rsidRPr="00597C08" w:rsidRDefault="00597C08" w:rsidP="00597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76229E" w14:textId="32F0DF00" w:rsidR="00345C43" w:rsidRPr="00EE1E9C" w:rsidRDefault="00345C43" w:rsidP="00597C0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345C43" w:rsidRPr="00EE1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73443" w14:textId="77777777" w:rsidR="00F544F7" w:rsidRDefault="00F544F7" w:rsidP="000F718A">
      <w:pPr>
        <w:spacing w:after="0" w:line="240" w:lineRule="auto"/>
      </w:pPr>
      <w:r>
        <w:separator/>
      </w:r>
    </w:p>
  </w:endnote>
  <w:endnote w:type="continuationSeparator" w:id="0">
    <w:p w14:paraId="46FF46CB" w14:textId="77777777" w:rsidR="00F544F7" w:rsidRDefault="00F544F7" w:rsidP="000F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E8D4F" w14:textId="77777777" w:rsidR="00F544F7" w:rsidRDefault="00F544F7" w:rsidP="000F718A">
      <w:pPr>
        <w:spacing w:after="0" w:line="240" w:lineRule="auto"/>
      </w:pPr>
      <w:r>
        <w:separator/>
      </w:r>
    </w:p>
  </w:footnote>
  <w:footnote w:type="continuationSeparator" w:id="0">
    <w:p w14:paraId="5E103271" w14:textId="77777777" w:rsidR="00F544F7" w:rsidRDefault="00F544F7" w:rsidP="000F718A">
      <w:pPr>
        <w:spacing w:after="0" w:line="240" w:lineRule="auto"/>
      </w:pPr>
      <w:r>
        <w:continuationSeparator/>
      </w:r>
    </w:p>
  </w:footnote>
  <w:footnote w:id="1">
    <w:p w14:paraId="724A6A37" w14:textId="3861FAF6" w:rsidR="000F718A" w:rsidRPr="000F718A" w:rsidDel="004D6CA1" w:rsidRDefault="000F718A">
      <w:pPr>
        <w:pStyle w:val="Allmrkusetekst"/>
        <w:rPr>
          <w:del w:id="2" w:author="Helen Uustalu" w:date="2024-05-09T08:46:00Z"/>
          <w:rFonts w:ascii="Times New Roman" w:hAnsi="Times New Roman" w:cs="Times New Roman"/>
          <w:sz w:val="24"/>
          <w:szCs w:val="24"/>
        </w:rPr>
      </w:pPr>
      <w:del w:id="3" w:author="Helen Uustalu" w:date="2024-05-09T08:46:00Z">
        <w:r w:rsidRPr="000F718A" w:rsidDel="004D6CA1">
          <w:rPr>
            <w:rStyle w:val="Allmrkuseviide"/>
            <w:rFonts w:ascii="Times New Roman" w:hAnsi="Times New Roman" w:cs="Times New Roman"/>
            <w:sz w:val="24"/>
            <w:szCs w:val="24"/>
          </w:rPr>
          <w:footnoteRef/>
        </w:r>
        <w:r w:rsidRPr="000F718A" w:rsidDel="004D6CA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0F718A" w:rsidDel="004D6CA1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Euroopa Parlamendi ja nõukogu direktiiv (EL) 2015/1535, millega nähakse ette tehnilistest eeskirjadest ning infoühiskonna teenuste eeskirjadest teatamise kord (ELT L 241, 17.</w:delText>
        </w:r>
        <w:r w:rsidR="0075583B" w:rsidDel="004D6CA1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0</w:delText>
        </w:r>
        <w:r w:rsidRPr="000F718A" w:rsidDel="004D6CA1">
          <w:rPr>
            <w:rFonts w:ascii="Times New Roman" w:hAnsi="Times New Roman" w:cs="Times New Roman"/>
            <w:color w:val="202020"/>
            <w:sz w:val="24"/>
            <w:szCs w:val="24"/>
            <w:shd w:val="clear" w:color="auto" w:fill="FFFFFF"/>
          </w:rPr>
          <w:delText>9.2015, lk 1–15)</w:delText>
        </w:r>
      </w:del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80EAD"/>
    <w:multiLevelType w:val="hybridMultilevel"/>
    <w:tmpl w:val="FD6E2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83C61"/>
    <w:multiLevelType w:val="hybridMultilevel"/>
    <w:tmpl w:val="4E2C6CD2"/>
    <w:lvl w:ilvl="0" w:tplc="0E04F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9429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C7865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69CED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0B09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FE0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0D20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7383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70C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6BD158C"/>
    <w:multiLevelType w:val="hybridMultilevel"/>
    <w:tmpl w:val="99722B0E"/>
    <w:lvl w:ilvl="0" w:tplc="09488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B2CE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D036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7ECD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B9654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0889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7FE89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A86AD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254E3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33394F16"/>
    <w:multiLevelType w:val="hybridMultilevel"/>
    <w:tmpl w:val="37E81986"/>
    <w:lvl w:ilvl="0" w:tplc="0B3EB8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719"/>
    <w:multiLevelType w:val="hybridMultilevel"/>
    <w:tmpl w:val="A5C85CCC"/>
    <w:lvl w:ilvl="0" w:tplc="5150DA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A6A5A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E462A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FCF3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82E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1ECDC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2AAA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AA6A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645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410587381">
    <w:abstractNumId w:val="3"/>
  </w:num>
  <w:num w:numId="2" w16cid:durableId="1846506330">
    <w:abstractNumId w:val="0"/>
  </w:num>
  <w:num w:numId="3" w16cid:durableId="222177645">
    <w:abstractNumId w:val="2"/>
  </w:num>
  <w:num w:numId="4" w16cid:durableId="1721322053">
    <w:abstractNumId w:val="4"/>
  </w:num>
  <w:num w:numId="5" w16cid:durableId="36792325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EA"/>
    <w:rsid w:val="00037E92"/>
    <w:rsid w:val="000A7C2A"/>
    <w:rsid w:val="000C3177"/>
    <w:rsid w:val="000F718A"/>
    <w:rsid w:val="0011480E"/>
    <w:rsid w:val="00164E3D"/>
    <w:rsid w:val="001C20C2"/>
    <w:rsid w:val="001E7157"/>
    <w:rsid w:val="002346D9"/>
    <w:rsid w:val="00252137"/>
    <w:rsid w:val="002D0928"/>
    <w:rsid w:val="002F003F"/>
    <w:rsid w:val="00333752"/>
    <w:rsid w:val="00345C43"/>
    <w:rsid w:val="003805B8"/>
    <w:rsid w:val="00386424"/>
    <w:rsid w:val="003C0CFA"/>
    <w:rsid w:val="003C6BF9"/>
    <w:rsid w:val="003D29B8"/>
    <w:rsid w:val="00404ACB"/>
    <w:rsid w:val="00431FA9"/>
    <w:rsid w:val="004B77E1"/>
    <w:rsid w:val="004D30C3"/>
    <w:rsid w:val="004D6CA1"/>
    <w:rsid w:val="004E3E6F"/>
    <w:rsid w:val="004E4D29"/>
    <w:rsid w:val="004E7418"/>
    <w:rsid w:val="004F09C8"/>
    <w:rsid w:val="00532F41"/>
    <w:rsid w:val="005366F4"/>
    <w:rsid w:val="00544798"/>
    <w:rsid w:val="00551EDD"/>
    <w:rsid w:val="00564596"/>
    <w:rsid w:val="00597C08"/>
    <w:rsid w:val="005A60F4"/>
    <w:rsid w:val="005B5E71"/>
    <w:rsid w:val="005E07D9"/>
    <w:rsid w:val="005F0721"/>
    <w:rsid w:val="005F571E"/>
    <w:rsid w:val="00663F95"/>
    <w:rsid w:val="00674D5C"/>
    <w:rsid w:val="00680623"/>
    <w:rsid w:val="006A6020"/>
    <w:rsid w:val="006C2C52"/>
    <w:rsid w:val="006D3B47"/>
    <w:rsid w:val="007234CC"/>
    <w:rsid w:val="0075583B"/>
    <w:rsid w:val="00774CAD"/>
    <w:rsid w:val="007C700C"/>
    <w:rsid w:val="008236EE"/>
    <w:rsid w:val="0086544B"/>
    <w:rsid w:val="008664B2"/>
    <w:rsid w:val="008855A9"/>
    <w:rsid w:val="008E4A21"/>
    <w:rsid w:val="008E7E05"/>
    <w:rsid w:val="008F6253"/>
    <w:rsid w:val="009036E8"/>
    <w:rsid w:val="00914292"/>
    <w:rsid w:val="009172CB"/>
    <w:rsid w:val="00974FC4"/>
    <w:rsid w:val="00984893"/>
    <w:rsid w:val="009964E0"/>
    <w:rsid w:val="009B0444"/>
    <w:rsid w:val="009F6F1F"/>
    <w:rsid w:val="00A27BF7"/>
    <w:rsid w:val="00A33AF5"/>
    <w:rsid w:val="00A46075"/>
    <w:rsid w:val="00A51B8B"/>
    <w:rsid w:val="00A52FB9"/>
    <w:rsid w:val="00A630A8"/>
    <w:rsid w:val="00AB16C1"/>
    <w:rsid w:val="00AD3F71"/>
    <w:rsid w:val="00AE01C8"/>
    <w:rsid w:val="00AE2626"/>
    <w:rsid w:val="00B014EA"/>
    <w:rsid w:val="00B868C9"/>
    <w:rsid w:val="00B903E7"/>
    <w:rsid w:val="00BB5891"/>
    <w:rsid w:val="00BD1D0B"/>
    <w:rsid w:val="00BE54CE"/>
    <w:rsid w:val="00BF39BE"/>
    <w:rsid w:val="00C23EC9"/>
    <w:rsid w:val="00C5530B"/>
    <w:rsid w:val="00C869D1"/>
    <w:rsid w:val="00C931FC"/>
    <w:rsid w:val="00CC5694"/>
    <w:rsid w:val="00CE38E5"/>
    <w:rsid w:val="00CE53FE"/>
    <w:rsid w:val="00CF6DD5"/>
    <w:rsid w:val="00D41DED"/>
    <w:rsid w:val="00D52021"/>
    <w:rsid w:val="00D615CA"/>
    <w:rsid w:val="00D67CDA"/>
    <w:rsid w:val="00D8227C"/>
    <w:rsid w:val="00DA2173"/>
    <w:rsid w:val="00DF3DF2"/>
    <w:rsid w:val="00E31664"/>
    <w:rsid w:val="00E650C1"/>
    <w:rsid w:val="00EA45CB"/>
    <w:rsid w:val="00EB7160"/>
    <w:rsid w:val="00ED679E"/>
    <w:rsid w:val="00EE1E9C"/>
    <w:rsid w:val="00EE42F5"/>
    <w:rsid w:val="00EE53DD"/>
    <w:rsid w:val="00F153A0"/>
    <w:rsid w:val="00F544F7"/>
    <w:rsid w:val="00FC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3B0C"/>
  <w15:chartTrackingRefBased/>
  <w15:docId w15:val="{19F9670F-EB43-4603-88FD-58672833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5645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74FC4"/>
    <w:pPr>
      <w:ind w:left="720"/>
      <w:contextualSpacing/>
    </w:pPr>
  </w:style>
  <w:style w:type="paragraph" w:styleId="Redaktsioon">
    <w:name w:val="Revision"/>
    <w:hidden/>
    <w:uiPriority w:val="99"/>
    <w:semiHidden/>
    <w:rsid w:val="00BB5891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27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7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7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7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7BF7"/>
    <w:rPr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rsid w:val="00564596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564596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564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mm">
    <w:name w:val="mm"/>
    <w:basedOn w:val="Liguvaikefont"/>
    <w:rsid w:val="00564596"/>
  </w:style>
  <w:style w:type="character" w:styleId="Hperlink">
    <w:name w:val="Hyperlink"/>
    <w:basedOn w:val="Liguvaikefont"/>
    <w:uiPriority w:val="99"/>
    <w:semiHidden/>
    <w:unhideWhenUsed/>
    <w:rsid w:val="00564596"/>
    <w:rPr>
      <w:color w:val="0000FF"/>
      <w:u w:val="single"/>
    </w:rPr>
  </w:style>
  <w:style w:type="table" w:styleId="Kontuurtabel">
    <w:name w:val="Table Grid"/>
    <w:basedOn w:val="Normaaltabel"/>
    <w:uiPriority w:val="39"/>
    <w:rsid w:val="00CF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F718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F718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F71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4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HXU5DPSK444F-947444548-30073</_dlc_DocId>
    <_dlc_DocIdUrl xmlns="aff8a95a-bdca-4bd1-9f28-df5ebd643b89">
      <Url>https://kontor.rik.ee/sm/_layouts/15/DocIdRedir.aspx?ID=HXU5DPSK444F-947444548-30073</Url>
      <Description>HXU5DPSK444F-947444548-30073</Description>
    </_dlc_DocIdUrl>
    <Lisainfo xmlns="0c0c7f0a-cfff-4da3-bf4b-351368c4d1a1" xsi:nil="true"/>
  </documentManagement>
</p:properties>
</file>

<file path=customXml/itemProps1.xml><?xml version="1.0" encoding="utf-8"?>
<ds:datastoreItem xmlns:ds="http://schemas.openxmlformats.org/officeDocument/2006/customXml" ds:itemID="{AA36653A-6798-4A86-9606-81909BCCD2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1AD449-7138-4DCA-92F3-AFEBE21E9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1018A-8B96-4517-A9B0-DF04ADEB2B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4E1D68-34DD-423A-BE73-E16DF894CE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8F8B25-900E-490B-B8A5-8BF932A2AB49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aff8a95a-bdca-4bd1-9f28-df5ebd643b89"/>
    <ds:schemaRef ds:uri="http://schemas.microsoft.com/office/2006/documentManagement/types"/>
    <ds:schemaRef ds:uri="http://purl.org/dc/elements/1.1/"/>
    <ds:schemaRef ds:uri="0c0c7f0a-cfff-4da3-bf4b-351368c4d1a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Kivistik</dc:creator>
  <cp:keywords/>
  <dc:description/>
  <cp:lastModifiedBy>Helen Uustalu</cp:lastModifiedBy>
  <cp:revision>3</cp:revision>
  <dcterms:created xsi:type="dcterms:W3CDTF">2024-05-09T05:34:00Z</dcterms:created>
  <dcterms:modified xsi:type="dcterms:W3CDTF">2024-05-09T05:49:00Z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d6304171-6199-4738-a1f0-a9f1a03ae132</vt:lpwstr>
  </property>
  <property fmtid="{D5CDD505-2E9C-101B-9397-08002B2CF9AE}" pid="4" name="_AdHocReviewCycleID">
    <vt:i4>-1359021113</vt:i4>
  </property>
  <property fmtid="{D5CDD505-2E9C-101B-9397-08002B2CF9AE}" pid="5" name="_NewReviewCycle">
    <vt:lpwstr/>
  </property>
  <property fmtid="{D5CDD505-2E9C-101B-9397-08002B2CF9AE}" pid="6" name="_EmailSubject">
    <vt:lpwstr>Haiglaap sissevedu</vt:lpwstr>
  </property>
  <property fmtid="{D5CDD505-2E9C-101B-9397-08002B2CF9AE}" pid="7" name="_AuthorEmail">
    <vt:lpwstr>Andrus.Varki@ravimiamet.ee</vt:lpwstr>
  </property>
  <property fmtid="{D5CDD505-2E9C-101B-9397-08002B2CF9AE}" pid="8" name="_AuthorEmailDisplayName">
    <vt:lpwstr>Andrus Varki</vt:lpwstr>
  </property>
  <property fmtid="{D5CDD505-2E9C-101B-9397-08002B2CF9AE}" pid="9" name="_ReviewingToolsShownOnce">
    <vt:lpwstr/>
  </property>
  <property fmtid="{D5CDD505-2E9C-101B-9397-08002B2CF9AE}" pid="10" name="ContentType">
    <vt:lpwstr>Dokument</vt:lpwstr>
  </property>
  <property fmtid="{D5CDD505-2E9C-101B-9397-08002B2CF9AE}" pid="11" name="Lisainfo">
    <vt:lpwstr/>
  </property>
</Properties>
</file>